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14277" w14:textId="346D8437" w:rsidR="00C82110" w:rsidRDefault="00C82110" w:rsidP="00716F6E">
      <w:pPr>
        <w:jc w:val="center"/>
      </w:pPr>
    </w:p>
    <w:p w14:paraId="7C949F0E" w14:textId="77777777" w:rsidR="00D00B57" w:rsidRPr="005478FF" w:rsidRDefault="00D00B57" w:rsidP="00C84773">
      <w:pPr>
        <w:pStyle w:val="Nessunaspaziatura"/>
        <w:jc w:val="center"/>
        <w:rPr>
          <w:rFonts w:ascii="Garamond" w:hAnsi="Garamond" w:cs="Times New Roman"/>
          <w:i/>
          <w:iCs/>
          <w:sz w:val="24"/>
          <w:szCs w:val="24"/>
          <w:lang w:eastAsia="it-IT"/>
        </w:rPr>
      </w:pPr>
    </w:p>
    <w:p w14:paraId="61012E84" w14:textId="596814D1" w:rsidR="00CB6568" w:rsidRDefault="00C84773" w:rsidP="004A0EF9">
      <w:pPr>
        <w:pStyle w:val="Standard"/>
        <w:spacing w:after="0" w:line="360" w:lineRule="auto"/>
        <w:jc w:val="center"/>
        <w:rPr>
          <w:rFonts w:ascii="Garamond" w:hAnsi="Garamond"/>
          <w:b/>
          <w:bCs/>
          <w:szCs w:val="24"/>
        </w:rPr>
      </w:pPr>
      <w:r w:rsidRPr="005478FF">
        <w:rPr>
          <w:rFonts w:ascii="Garamond" w:hAnsi="Garamond"/>
          <w:b/>
          <w:bCs/>
          <w:szCs w:val="24"/>
        </w:rPr>
        <w:t>ATTESTAZIONE DI CHIUSURA DELL’INTERVENTO</w:t>
      </w:r>
    </w:p>
    <w:p w14:paraId="08F37F6E" w14:textId="77777777" w:rsidR="00127CE3" w:rsidRDefault="00127CE3" w:rsidP="004A0EF9">
      <w:pPr>
        <w:pStyle w:val="Standard"/>
        <w:spacing w:after="0" w:line="360" w:lineRule="auto"/>
        <w:jc w:val="center"/>
        <w:rPr>
          <w:rFonts w:ascii="Garamond" w:hAnsi="Garamond"/>
          <w:b/>
          <w:bCs/>
          <w:szCs w:val="24"/>
        </w:rPr>
      </w:pPr>
    </w:p>
    <w:p w14:paraId="754DE974" w14:textId="77777777" w:rsidR="00127CE3" w:rsidRDefault="00127CE3" w:rsidP="00127CE3">
      <w:pPr>
        <w:pStyle w:val="Default"/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M</w:t>
      </w:r>
      <w:r w:rsidRPr="00F40361">
        <w:rPr>
          <w:rFonts w:ascii="Garamond" w:hAnsi="Garamond"/>
          <w:b/>
          <w:bCs/>
          <w:sz w:val="28"/>
          <w:szCs w:val="28"/>
        </w:rPr>
        <w:t xml:space="preserve">issione </w:t>
      </w:r>
      <w:r w:rsidRPr="00127CE3">
        <w:rPr>
          <w:rFonts w:ascii="Garamond" w:hAnsi="Garamond"/>
          <w:b/>
          <w:bCs/>
          <w:sz w:val="28"/>
          <w:szCs w:val="28"/>
        </w:rPr>
        <w:t xml:space="preserve">5 - </w:t>
      </w:r>
      <w:r>
        <w:rPr>
          <w:rFonts w:ascii="Garamond" w:hAnsi="Garamond"/>
          <w:b/>
          <w:bCs/>
          <w:sz w:val="28"/>
          <w:szCs w:val="28"/>
        </w:rPr>
        <w:t>C</w:t>
      </w:r>
      <w:r w:rsidRPr="00F40361">
        <w:rPr>
          <w:rFonts w:ascii="Garamond" w:hAnsi="Garamond"/>
          <w:b/>
          <w:bCs/>
          <w:sz w:val="28"/>
          <w:szCs w:val="28"/>
        </w:rPr>
        <w:t xml:space="preserve">omponente </w:t>
      </w:r>
      <w:r>
        <w:rPr>
          <w:rFonts w:ascii="Garamond" w:hAnsi="Garamond"/>
          <w:b/>
          <w:bCs/>
          <w:sz w:val="28"/>
          <w:szCs w:val="28"/>
        </w:rPr>
        <w:t>2</w:t>
      </w:r>
      <w:r w:rsidRPr="00F40361">
        <w:rPr>
          <w:rFonts w:ascii="Garamond" w:hAnsi="Garamond"/>
          <w:b/>
          <w:bCs/>
          <w:sz w:val="28"/>
          <w:szCs w:val="28"/>
        </w:rPr>
        <w:t xml:space="preserve"> -</w:t>
      </w:r>
      <w:r>
        <w:rPr>
          <w:rFonts w:ascii="Garamond" w:hAnsi="Garamond"/>
          <w:b/>
          <w:bCs/>
          <w:sz w:val="28"/>
          <w:szCs w:val="28"/>
        </w:rPr>
        <w:t xml:space="preserve"> Investimento</w:t>
      </w:r>
      <w:r w:rsidRPr="00F40361">
        <w:rPr>
          <w:rFonts w:ascii="Garamond" w:hAnsi="Garamond"/>
          <w:b/>
          <w:bCs/>
          <w:sz w:val="28"/>
          <w:szCs w:val="28"/>
        </w:rPr>
        <w:t xml:space="preserve"> </w:t>
      </w:r>
      <w:r>
        <w:rPr>
          <w:rFonts w:ascii="Garamond" w:hAnsi="Garamond"/>
          <w:b/>
          <w:bCs/>
          <w:sz w:val="28"/>
          <w:szCs w:val="28"/>
        </w:rPr>
        <w:t>1</w:t>
      </w:r>
      <w:r w:rsidRPr="00127CE3">
        <w:rPr>
          <w:rFonts w:ascii="Garamond" w:hAnsi="Garamond"/>
          <w:b/>
          <w:bCs/>
          <w:sz w:val="28"/>
          <w:szCs w:val="28"/>
        </w:rPr>
        <w:t xml:space="preserve"> azioni volte a sostenere le capacità genitoriali e prevenire la vulnerabilità delle famiglie e dei bambini</w:t>
      </w:r>
      <w:r>
        <w:rPr>
          <w:rFonts w:ascii="Garamond" w:hAnsi="Garamond"/>
          <w:b/>
          <w:bCs/>
          <w:sz w:val="28"/>
          <w:szCs w:val="28"/>
        </w:rPr>
        <w:t xml:space="preserve"> </w:t>
      </w:r>
    </w:p>
    <w:p w14:paraId="69B05D07" w14:textId="77777777" w:rsidR="00127CE3" w:rsidRDefault="00127CE3" w:rsidP="00127CE3">
      <w:pPr>
        <w:pStyle w:val="Default"/>
        <w:jc w:val="center"/>
        <w:rPr>
          <w:rFonts w:ascii="Garamond" w:hAnsi="Garamond"/>
          <w:b/>
          <w:bCs/>
          <w:sz w:val="28"/>
          <w:szCs w:val="28"/>
        </w:rPr>
      </w:pPr>
    </w:p>
    <w:p w14:paraId="59AE0C23" w14:textId="77777777" w:rsidR="00127CE3" w:rsidRPr="00127CE3" w:rsidRDefault="00127CE3" w:rsidP="00127CE3">
      <w:pPr>
        <w:pStyle w:val="Default"/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Sub Investimento ______________________ CUP ______________________</w:t>
      </w:r>
    </w:p>
    <w:p w14:paraId="05149108" w14:textId="77777777" w:rsidR="00127CE3" w:rsidRPr="00127CE3" w:rsidRDefault="00127CE3" w:rsidP="00127CE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b/>
          <w:bCs/>
          <w:color w:val="000000"/>
          <w:sz w:val="28"/>
          <w:szCs w:val="28"/>
        </w:rPr>
      </w:pPr>
    </w:p>
    <w:p w14:paraId="435F9D1E" w14:textId="010C8C1E" w:rsidR="00127CE3" w:rsidRDefault="00127CE3" w:rsidP="00127CE3">
      <w:pPr>
        <w:pStyle w:val="Default"/>
        <w:rPr>
          <w:rFonts w:ascii="Garamond" w:hAnsi="Garamond"/>
          <w:b/>
          <w:bCs/>
          <w:sz w:val="28"/>
          <w:szCs w:val="28"/>
        </w:rPr>
      </w:pPr>
    </w:p>
    <w:p w14:paraId="07BBC5E1" w14:textId="70478C65" w:rsidR="00C84773" w:rsidRPr="005478FF" w:rsidRDefault="00C84773" w:rsidP="00C84773">
      <w:pPr>
        <w:spacing w:before="120"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it-IT"/>
        </w:rPr>
      </w:pPr>
      <w:r w:rsidRPr="005478FF">
        <w:rPr>
          <w:rFonts w:ascii="Garamond" w:eastAsia="Times New Roman" w:hAnsi="Garamond" w:cs="Times New Roman"/>
          <w:sz w:val="24"/>
          <w:szCs w:val="24"/>
          <w:lang w:eastAsia="it-IT"/>
        </w:rPr>
        <w:t xml:space="preserve">DICHIARAZIONE SOSTITUTIVA </w:t>
      </w:r>
    </w:p>
    <w:p w14:paraId="03E1F1DC" w14:textId="6CF57572" w:rsidR="00C84773" w:rsidRPr="005478FF" w:rsidRDefault="00C84773" w:rsidP="00C84773">
      <w:pPr>
        <w:spacing w:before="120"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it-IT"/>
        </w:rPr>
      </w:pPr>
      <w:r w:rsidRPr="005478FF">
        <w:rPr>
          <w:rFonts w:ascii="Garamond" w:eastAsia="Times New Roman" w:hAnsi="Garamond" w:cs="Times New Roman"/>
          <w:sz w:val="24"/>
          <w:szCs w:val="24"/>
          <w:lang w:eastAsia="it-IT"/>
        </w:rPr>
        <w:t>(Artt. 46 e 47 del D.P.R. 445 del 28 dicembre 2000 e s. m. e i.)</w:t>
      </w:r>
    </w:p>
    <w:p w14:paraId="174361D9" w14:textId="77777777" w:rsidR="005478FF" w:rsidRPr="005478FF" w:rsidRDefault="005478FF" w:rsidP="005478FF">
      <w:pPr>
        <w:jc w:val="both"/>
        <w:rPr>
          <w:rFonts w:ascii="Garamond" w:hAnsi="Garamond" w:cs="Times New Roman"/>
          <w:i/>
          <w:iCs/>
          <w:sz w:val="24"/>
          <w:szCs w:val="24"/>
        </w:rPr>
      </w:pPr>
    </w:p>
    <w:p w14:paraId="603443A6" w14:textId="23597478" w:rsidR="002F188B" w:rsidRPr="005478FF" w:rsidRDefault="00CB6568" w:rsidP="005478FF">
      <w:pPr>
        <w:rPr>
          <w:rFonts w:ascii="Garamond" w:hAnsi="Garamond" w:cs="Times New Roman"/>
          <w:sz w:val="24"/>
          <w:szCs w:val="24"/>
        </w:rPr>
      </w:pPr>
      <w:r w:rsidRPr="005478FF">
        <w:rPr>
          <w:rFonts w:ascii="Garamond" w:hAnsi="Garamond" w:cs="Times New Roman"/>
          <w:sz w:val="24"/>
          <w:szCs w:val="24"/>
        </w:rPr>
        <w:t>Il/La sottoscritto/a ___________________ CF</w:t>
      </w:r>
      <w:r w:rsidR="005478FF" w:rsidRPr="005478FF">
        <w:rPr>
          <w:rFonts w:ascii="Garamond" w:hAnsi="Garamond" w:cs="Times New Roman"/>
          <w:sz w:val="24"/>
          <w:szCs w:val="24"/>
        </w:rPr>
        <w:t xml:space="preserve">___________________ </w:t>
      </w:r>
      <w:r w:rsidRPr="005478FF">
        <w:rPr>
          <w:rFonts w:ascii="Garamond" w:hAnsi="Garamond" w:cs="Times New Roman"/>
          <w:sz w:val="24"/>
          <w:szCs w:val="24"/>
        </w:rPr>
        <w:t>nato</w:t>
      </w:r>
      <w:r w:rsidR="005478FF" w:rsidRPr="005478FF">
        <w:rPr>
          <w:rFonts w:ascii="Garamond" w:hAnsi="Garamond" w:cs="Times New Roman"/>
          <w:sz w:val="24"/>
          <w:szCs w:val="24"/>
        </w:rPr>
        <w:t>/a</w:t>
      </w:r>
      <w:r w:rsidRPr="005478FF">
        <w:rPr>
          <w:rFonts w:ascii="Garamond" w:hAnsi="Garamond" w:cs="Times New Roman"/>
          <w:sz w:val="24"/>
          <w:szCs w:val="24"/>
        </w:rPr>
        <w:t xml:space="preserve"> a ______________, </w:t>
      </w:r>
      <w:r w:rsidR="00B963DB" w:rsidRPr="005478FF">
        <w:rPr>
          <w:rFonts w:ascii="Garamond" w:hAnsi="Garamond" w:cs="Times New Roman"/>
          <w:sz w:val="24"/>
          <w:szCs w:val="24"/>
        </w:rPr>
        <w:t xml:space="preserve">in </w:t>
      </w:r>
      <w:r w:rsidR="00B963DB">
        <w:rPr>
          <w:rFonts w:ascii="Garamond" w:hAnsi="Garamond" w:cs="Times New Roman"/>
          <w:sz w:val="24"/>
          <w:szCs w:val="24"/>
        </w:rPr>
        <w:t>qualità</w:t>
      </w:r>
      <w:r w:rsidRPr="005478FF">
        <w:rPr>
          <w:rFonts w:ascii="Garamond" w:hAnsi="Garamond" w:cs="Times New Roman"/>
          <w:sz w:val="24"/>
          <w:szCs w:val="24"/>
        </w:rPr>
        <w:t xml:space="preserve"> di Legale Rappresentante </w:t>
      </w:r>
      <w:r w:rsidR="002F188B" w:rsidRPr="005478FF">
        <w:rPr>
          <w:rFonts w:ascii="Garamond" w:hAnsi="Garamond" w:cs="Times New Roman"/>
          <w:sz w:val="24"/>
          <w:szCs w:val="24"/>
        </w:rPr>
        <w:t>dell’ATS_________________________</w:t>
      </w:r>
    </w:p>
    <w:p w14:paraId="79B0A073" w14:textId="44CC34E5" w:rsidR="00CB6568" w:rsidRPr="005478FF" w:rsidRDefault="00945949" w:rsidP="00CB6568">
      <w:pPr>
        <w:jc w:val="center"/>
        <w:rPr>
          <w:rFonts w:ascii="Garamond" w:hAnsi="Garamond" w:cs="Times New Roman"/>
          <w:b/>
          <w:sz w:val="24"/>
          <w:szCs w:val="24"/>
        </w:rPr>
      </w:pPr>
      <w:r w:rsidRPr="005478FF">
        <w:rPr>
          <w:rFonts w:ascii="Garamond" w:hAnsi="Garamond" w:cs="Times New Roman"/>
          <w:b/>
          <w:sz w:val="24"/>
          <w:szCs w:val="24"/>
        </w:rPr>
        <w:t>DICHIARA</w:t>
      </w:r>
    </w:p>
    <w:p w14:paraId="6253FA12" w14:textId="77777777" w:rsidR="00945949" w:rsidRPr="005478FF" w:rsidRDefault="00945949" w:rsidP="00945949">
      <w:pPr>
        <w:jc w:val="both"/>
        <w:rPr>
          <w:rFonts w:ascii="Garamond" w:hAnsi="Garamond" w:cs="Times New Roman"/>
          <w:sz w:val="24"/>
          <w:szCs w:val="24"/>
        </w:rPr>
      </w:pPr>
      <w:r w:rsidRPr="005478FF">
        <w:rPr>
          <w:rFonts w:ascii="Garamond" w:hAnsi="Garamond" w:cs="Times New Roman"/>
          <w:sz w:val="24"/>
          <w:szCs w:val="24"/>
        </w:rPr>
        <w:t>sotto la propria responsabilità e in piena conoscenza della responsabilità penale prevista per le false dichiarazioni dall’art. 76 del D.P.R. n. 445/2000, dalle disposizioni del Codice penale e dalle leggi speciali in materia, ai sensi degli articoli 46 e 47 del D.P.R. 445/2000:</w:t>
      </w:r>
    </w:p>
    <w:p w14:paraId="7985EFD6" w14:textId="116E9E22" w:rsidR="00945949" w:rsidRPr="005478FF" w:rsidRDefault="00945949" w:rsidP="00945949">
      <w:pPr>
        <w:pStyle w:val="Paragrafoelenco"/>
        <w:numPr>
          <w:ilvl w:val="0"/>
          <w:numId w:val="3"/>
        </w:numPr>
        <w:jc w:val="both"/>
        <w:rPr>
          <w:rFonts w:ascii="Garamond" w:hAnsi="Garamond" w:cs="Times New Roman"/>
          <w:sz w:val="24"/>
          <w:szCs w:val="24"/>
        </w:rPr>
      </w:pPr>
      <w:r w:rsidRPr="005478FF">
        <w:rPr>
          <w:rFonts w:ascii="Garamond" w:hAnsi="Garamond" w:cs="Times New Roman"/>
          <w:sz w:val="24"/>
          <w:szCs w:val="24"/>
        </w:rPr>
        <w:t>tutte le attività progettuali sono state realizzate secondo quanto previsto dal progetto approvato e dalle eventuali successive modifiche oggetto di formale autorizzazione da parte dell</w:t>
      </w:r>
      <w:r w:rsidR="00D45B18">
        <w:rPr>
          <w:rFonts w:ascii="Garamond" w:hAnsi="Garamond" w:cs="Times New Roman"/>
          <w:sz w:val="24"/>
          <w:szCs w:val="24"/>
        </w:rPr>
        <w:t>’Amministrazione centrale;</w:t>
      </w:r>
    </w:p>
    <w:p w14:paraId="224EDD9B" w14:textId="62A69F27" w:rsidR="00945949" w:rsidRPr="005478FF" w:rsidRDefault="00945949" w:rsidP="00945949">
      <w:pPr>
        <w:pStyle w:val="Paragrafoelenco"/>
        <w:numPr>
          <w:ilvl w:val="0"/>
          <w:numId w:val="3"/>
        </w:numPr>
        <w:jc w:val="both"/>
        <w:rPr>
          <w:rFonts w:ascii="Garamond" w:hAnsi="Garamond" w:cs="Times New Roman"/>
          <w:sz w:val="24"/>
          <w:szCs w:val="24"/>
        </w:rPr>
      </w:pPr>
      <w:r w:rsidRPr="005478FF">
        <w:rPr>
          <w:rFonts w:ascii="Garamond" w:hAnsi="Garamond" w:cs="Times New Roman"/>
          <w:sz w:val="24"/>
          <w:szCs w:val="24"/>
        </w:rPr>
        <w:t>il progetto risulta concluso dal punto di vista fisico per quanto riguarda il conseguimento dei risultati prefissati;</w:t>
      </w:r>
    </w:p>
    <w:p w14:paraId="46983656" w14:textId="77777777" w:rsidR="00945949" w:rsidRPr="005478FF" w:rsidRDefault="00945949" w:rsidP="00945949">
      <w:pPr>
        <w:pStyle w:val="Paragrafoelenco"/>
        <w:numPr>
          <w:ilvl w:val="0"/>
          <w:numId w:val="3"/>
        </w:numPr>
        <w:jc w:val="both"/>
        <w:rPr>
          <w:rFonts w:ascii="Garamond" w:hAnsi="Garamond" w:cs="Times New Roman"/>
          <w:sz w:val="24"/>
          <w:szCs w:val="24"/>
        </w:rPr>
      </w:pPr>
      <w:r w:rsidRPr="005478FF">
        <w:rPr>
          <w:rFonts w:ascii="Garamond" w:hAnsi="Garamond" w:cs="Times New Roman"/>
          <w:sz w:val="24"/>
          <w:szCs w:val="24"/>
        </w:rPr>
        <w:t>tutti i target di progetto sono stati conseguiti;</w:t>
      </w:r>
    </w:p>
    <w:p w14:paraId="5B1A7A58" w14:textId="2BE09144" w:rsidR="00945949" w:rsidRPr="005478FF" w:rsidRDefault="00945949" w:rsidP="00945949">
      <w:pPr>
        <w:pStyle w:val="Paragrafoelenco"/>
        <w:numPr>
          <w:ilvl w:val="0"/>
          <w:numId w:val="3"/>
        </w:numPr>
        <w:jc w:val="both"/>
        <w:rPr>
          <w:rFonts w:ascii="Garamond" w:hAnsi="Garamond" w:cs="Times New Roman"/>
          <w:sz w:val="24"/>
          <w:szCs w:val="24"/>
        </w:rPr>
      </w:pPr>
      <w:r w:rsidRPr="005478FF">
        <w:rPr>
          <w:rFonts w:ascii="Garamond" w:hAnsi="Garamond" w:cs="Times New Roman"/>
          <w:sz w:val="24"/>
          <w:szCs w:val="24"/>
        </w:rPr>
        <w:t>è stato rispettato il principio del DNSH</w:t>
      </w:r>
      <w:r w:rsidR="00734F21">
        <w:rPr>
          <w:rFonts w:ascii="Garamond" w:hAnsi="Garamond" w:cs="Times New Roman"/>
          <w:sz w:val="24"/>
          <w:szCs w:val="24"/>
        </w:rPr>
        <w:t xml:space="preserve"> </w:t>
      </w:r>
      <w:r w:rsidR="00734F21" w:rsidRPr="005478FF">
        <w:rPr>
          <w:rFonts w:ascii="Garamond" w:hAnsi="Garamond" w:cs="Times New Roman"/>
          <w:sz w:val="24"/>
          <w:szCs w:val="24"/>
        </w:rPr>
        <w:t>(laddove pertinent</w:t>
      </w:r>
      <w:r w:rsidR="00734F21">
        <w:rPr>
          <w:rFonts w:ascii="Garamond" w:hAnsi="Garamond" w:cs="Times New Roman"/>
          <w:sz w:val="24"/>
          <w:szCs w:val="24"/>
        </w:rPr>
        <w:t>e)</w:t>
      </w:r>
      <w:r w:rsidRPr="005478FF">
        <w:rPr>
          <w:rFonts w:ascii="Garamond" w:hAnsi="Garamond" w:cs="Times New Roman"/>
          <w:sz w:val="24"/>
          <w:szCs w:val="24"/>
        </w:rPr>
        <w:t>;</w:t>
      </w:r>
    </w:p>
    <w:p w14:paraId="675FF8C2" w14:textId="77777777" w:rsidR="00F32DDF" w:rsidRPr="005478FF" w:rsidRDefault="00945949" w:rsidP="00945949">
      <w:pPr>
        <w:pStyle w:val="Paragrafoelenco"/>
        <w:numPr>
          <w:ilvl w:val="0"/>
          <w:numId w:val="3"/>
        </w:numPr>
        <w:jc w:val="both"/>
        <w:rPr>
          <w:rFonts w:ascii="Garamond" w:hAnsi="Garamond" w:cs="Times New Roman"/>
          <w:sz w:val="24"/>
          <w:szCs w:val="24"/>
        </w:rPr>
      </w:pPr>
      <w:r w:rsidRPr="005478FF">
        <w:rPr>
          <w:rFonts w:ascii="Garamond" w:hAnsi="Garamond" w:cs="Times New Roman"/>
          <w:sz w:val="24"/>
          <w:szCs w:val="24"/>
        </w:rPr>
        <w:t xml:space="preserve">sono stati rispettati gli ulteriori obiettivi di </w:t>
      </w:r>
      <w:r w:rsidRPr="005478FF">
        <w:rPr>
          <w:rFonts w:ascii="Garamond" w:hAnsi="Garamond" w:cs="Times New Roman"/>
          <w:i/>
          <w:iCs/>
          <w:sz w:val="24"/>
          <w:szCs w:val="24"/>
        </w:rPr>
        <w:t>tagging</w:t>
      </w:r>
      <w:r w:rsidRPr="005478FF">
        <w:rPr>
          <w:rFonts w:ascii="Garamond" w:hAnsi="Garamond" w:cs="Times New Roman"/>
          <w:sz w:val="24"/>
          <w:szCs w:val="24"/>
        </w:rPr>
        <w:t xml:space="preserve"> climatico e digitale (laddove pertinenti);</w:t>
      </w:r>
    </w:p>
    <w:p w14:paraId="080849E3" w14:textId="480B2752" w:rsidR="00CB6568" w:rsidRPr="005478FF" w:rsidRDefault="00945949" w:rsidP="00945949">
      <w:pPr>
        <w:pStyle w:val="Paragrafoelenco"/>
        <w:numPr>
          <w:ilvl w:val="0"/>
          <w:numId w:val="3"/>
        </w:numPr>
        <w:jc w:val="both"/>
        <w:rPr>
          <w:rFonts w:ascii="Garamond" w:hAnsi="Garamond" w:cs="Times New Roman"/>
          <w:sz w:val="24"/>
          <w:szCs w:val="24"/>
        </w:rPr>
      </w:pPr>
      <w:r w:rsidRPr="005478FF">
        <w:rPr>
          <w:rFonts w:ascii="Garamond" w:hAnsi="Garamond" w:cs="Times New Roman"/>
          <w:sz w:val="24"/>
          <w:szCs w:val="24"/>
        </w:rPr>
        <w:t>sono stati rispettati i principi trasversali - parità di genere, protezione e valorizzazione dei giovani e superamento dei divari territoriali (laddove pertinenti).</w:t>
      </w:r>
    </w:p>
    <w:p w14:paraId="164BE667" w14:textId="77777777" w:rsidR="00734F21" w:rsidRDefault="00734F21" w:rsidP="00F32DDF">
      <w:pPr>
        <w:jc w:val="both"/>
        <w:rPr>
          <w:rFonts w:ascii="Garamond" w:hAnsi="Garamond" w:cs="Times New Roman"/>
          <w:sz w:val="24"/>
          <w:szCs w:val="24"/>
        </w:rPr>
      </w:pPr>
    </w:p>
    <w:p w14:paraId="3F5BAE5A" w14:textId="5C28DE89" w:rsidR="00F32DDF" w:rsidRPr="005478FF" w:rsidRDefault="00F32DDF" w:rsidP="00F32DDF">
      <w:pPr>
        <w:jc w:val="both"/>
        <w:rPr>
          <w:rFonts w:ascii="Garamond" w:hAnsi="Garamond" w:cs="Times New Roman"/>
          <w:sz w:val="24"/>
          <w:szCs w:val="24"/>
        </w:rPr>
      </w:pPr>
      <w:r w:rsidRPr="005478FF">
        <w:rPr>
          <w:rFonts w:ascii="Garamond" w:hAnsi="Garamond" w:cs="Times New Roman"/>
          <w:sz w:val="24"/>
          <w:szCs w:val="24"/>
        </w:rPr>
        <w:t xml:space="preserve">Luogo e </w:t>
      </w:r>
      <w:r w:rsidR="00B963DB" w:rsidRPr="005478FF">
        <w:rPr>
          <w:rFonts w:ascii="Garamond" w:hAnsi="Garamond" w:cs="Times New Roman"/>
          <w:sz w:val="24"/>
          <w:szCs w:val="24"/>
        </w:rPr>
        <w:t>data _</w:t>
      </w:r>
      <w:r w:rsidRPr="005478FF">
        <w:rPr>
          <w:rFonts w:ascii="Garamond" w:hAnsi="Garamond" w:cs="Times New Roman"/>
          <w:sz w:val="24"/>
          <w:szCs w:val="24"/>
        </w:rPr>
        <w:t xml:space="preserve">________________                                                         </w:t>
      </w:r>
    </w:p>
    <w:p w14:paraId="3B3C7F46" w14:textId="2820AEF2" w:rsidR="00F32DDF" w:rsidRPr="005478FF" w:rsidRDefault="00F32DDF" w:rsidP="00492859">
      <w:pPr>
        <w:ind w:left="5664"/>
        <w:jc w:val="both"/>
        <w:rPr>
          <w:rFonts w:ascii="Garamond" w:hAnsi="Garamond" w:cs="Times New Roman"/>
          <w:sz w:val="24"/>
          <w:szCs w:val="24"/>
        </w:rPr>
      </w:pPr>
      <w:r w:rsidRPr="005478FF">
        <w:rPr>
          <w:rFonts w:ascii="Garamond" w:hAnsi="Garamond" w:cs="Times New Roman"/>
          <w:sz w:val="24"/>
          <w:szCs w:val="24"/>
        </w:rPr>
        <w:t>Firma</w:t>
      </w:r>
      <w:r w:rsidR="00FD2724" w:rsidRPr="005478FF">
        <w:rPr>
          <w:rFonts w:ascii="Garamond" w:hAnsi="Garamond" w:cs="Times New Roman"/>
          <w:sz w:val="24"/>
          <w:szCs w:val="24"/>
        </w:rPr>
        <w:t xml:space="preserve"> del Legale Rappresentante </w:t>
      </w:r>
    </w:p>
    <w:p w14:paraId="54A7D2CB" w14:textId="2BFDA4C8" w:rsidR="00F32DDF" w:rsidRPr="005478FF" w:rsidRDefault="005478FF" w:rsidP="005478FF">
      <w:pPr>
        <w:ind w:left="5664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    </w:t>
      </w:r>
      <w:r w:rsidR="00F32DDF" w:rsidRPr="005478FF">
        <w:rPr>
          <w:rFonts w:ascii="Garamond" w:hAnsi="Garamond" w:cs="Times New Roman"/>
          <w:sz w:val="24"/>
          <w:szCs w:val="24"/>
        </w:rPr>
        <w:t>____________________</w:t>
      </w:r>
    </w:p>
    <w:p w14:paraId="38458F55" w14:textId="3FBE23D8" w:rsidR="001A1E55" w:rsidRPr="005478FF" w:rsidRDefault="00F32DDF" w:rsidP="005478FF">
      <w:pPr>
        <w:jc w:val="both"/>
        <w:rPr>
          <w:rFonts w:ascii="Garamond" w:hAnsi="Garamond" w:cs="Times New Roman"/>
          <w:sz w:val="24"/>
          <w:szCs w:val="24"/>
        </w:rPr>
      </w:pPr>
      <w:r w:rsidRPr="005478FF">
        <w:rPr>
          <w:rFonts w:ascii="Garamond" w:hAnsi="Garamond" w:cs="Times New Roman"/>
          <w:i/>
          <w:iCs/>
          <w:sz w:val="24"/>
          <w:szCs w:val="24"/>
        </w:rPr>
        <w:t>Si allega copia fotostatica del documento di identità, in corso di validità (art. 38 del D.P.R. 445/2000 e ss.mm.ii)</w:t>
      </w:r>
    </w:p>
    <w:sectPr w:rsidR="001A1E55" w:rsidRPr="005478FF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E64EA" w14:textId="77777777" w:rsidR="00DE43CD" w:rsidRDefault="00DE43CD" w:rsidP="0004573B">
      <w:pPr>
        <w:spacing w:after="0" w:line="240" w:lineRule="auto"/>
      </w:pPr>
      <w:r>
        <w:separator/>
      </w:r>
    </w:p>
  </w:endnote>
  <w:endnote w:type="continuationSeparator" w:id="0">
    <w:p w14:paraId="384DA274" w14:textId="77777777" w:rsidR="00DE43CD" w:rsidRDefault="00DE43CD" w:rsidP="0004573B">
      <w:pPr>
        <w:spacing w:after="0" w:line="240" w:lineRule="auto"/>
      </w:pPr>
      <w:r>
        <w:continuationSeparator/>
      </w:r>
    </w:p>
  </w:endnote>
  <w:endnote w:type="continuationNotice" w:id="1">
    <w:p w14:paraId="55169483" w14:textId="77777777" w:rsidR="00DE43CD" w:rsidRDefault="00DE43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3C43A" w14:textId="77777777" w:rsidR="00DE43CD" w:rsidRDefault="00DE43CD" w:rsidP="0004573B">
      <w:pPr>
        <w:spacing w:after="0" w:line="240" w:lineRule="auto"/>
      </w:pPr>
      <w:r>
        <w:separator/>
      </w:r>
    </w:p>
  </w:footnote>
  <w:footnote w:type="continuationSeparator" w:id="0">
    <w:p w14:paraId="67710E11" w14:textId="77777777" w:rsidR="00DE43CD" w:rsidRDefault="00DE43CD" w:rsidP="0004573B">
      <w:pPr>
        <w:spacing w:after="0" w:line="240" w:lineRule="auto"/>
      </w:pPr>
      <w:r>
        <w:continuationSeparator/>
      </w:r>
    </w:p>
  </w:footnote>
  <w:footnote w:type="continuationNotice" w:id="1">
    <w:p w14:paraId="5D479011" w14:textId="77777777" w:rsidR="00DE43CD" w:rsidRDefault="00DE43C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78F26" w14:textId="48CEFE5B" w:rsidR="00C80D90" w:rsidRDefault="005478FF" w:rsidP="00274E72">
    <w:pPr>
      <w:pStyle w:val="Intestazione"/>
    </w:pPr>
    <w:ins w:id="0" w:author="Fabrizi Silvia" w:date="2023-04-21T14:18:00Z">
      <w:r w:rsidRPr="00267874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8243" behindDoc="0" locked="0" layoutInCell="1" allowOverlap="1" wp14:anchorId="2F9AA992" wp14:editId="7876EDA1">
            <wp:simplePos x="0" y="0"/>
            <wp:positionH relativeFrom="margin">
              <wp:posOffset>1476375</wp:posOffset>
            </wp:positionH>
            <wp:positionV relativeFrom="paragraph">
              <wp:posOffset>-198120</wp:posOffset>
            </wp:positionV>
            <wp:extent cx="1398905" cy="643890"/>
            <wp:effectExtent l="0" t="0" r="0" b="3810"/>
            <wp:wrapThrough wrapText="bothSides">
              <wp:wrapPolygon edited="0">
                <wp:start x="0" y="0"/>
                <wp:lineTo x="0" y="21089"/>
                <wp:lineTo x="21178" y="21089"/>
                <wp:lineTo x="21178" y="0"/>
                <wp:lineTo x="0" y="0"/>
              </wp:wrapPolygon>
            </wp:wrapThrough>
            <wp:docPr id="5" name="Immagine 5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 rotWithShape="1"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700" r="12115"/>
                    <a:stretch/>
                  </pic:blipFill>
                  <pic:spPr bwMode="auto">
                    <a:xfrm>
                      <a:off x="0" y="0"/>
                      <a:ext cx="1398905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ins>
    <w:del w:id="1" w:author="Fabrizi Silvia" w:date="2023-04-21T14:17:00Z">
      <w:r w:rsidRPr="00267874" w:rsidDel="00DB14F0">
        <w:rPr>
          <w:rFonts w:ascii="Garamond" w:eastAsia="Calibri" w:hAnsi="Garamond" w:cs="Times New Roman"/>
          <w:noProof/>
          <w:highlight w:val="yellow"/>
          <w:lang w:eastAsia="it-IT"/>
        </w:rPr>
        <w:drawing>
          <wp:anchor distT="0" distB="0" distL="0" distR="0" simplePos="0" relativeHeight="251658242" behindDoc="0" locked="0" layoutInCell="1" allowOverlap="1" wp14:anchorId="0A47F875" wp14:editId="1B4F2974">
            <wp:simplePos x="0" y="0"/>
            <wp:positionH relativeFrom="page">
              <wp:posOffset>205740</wp:posOffset>
            </wp:positionH>
            <wp:positionV relativeFrom="paragraph">
              <wp:posOffset>-174625</wp:posOffset>
            </wp:positionV>
            <wp:extent cx="1581150" cy="401320"/>
            <wp:effectExtent l="0" t="0" r="0" b="0"/>
            <wp:wrapTopAndBottom/>
            <wp:docPr id="2" name="image1.jpeg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 descr="Immagine che contiene testo&#10;&#10;Descrizione generata automaticamente"/>
                    <pic:cNvPicPr/>
                  </pic:nvPicPr>
                  <pic:blipFill>
                    <a:blip r:embed="rId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67874" w:rsidDel="00DB14F0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8240" behindDoc="0" locked="0" layoutInCell="1" allowOverlap="1" wp14:anchorId="4B2A5F57" wp14:editId="7B3139C2">
            <wp:simplePos x="0" y="0"/>
            <wp:positionH relativeFrom="column">
              <wp:posOffset>3093085</wp:posOffset>
            </wp:positionH>
            <wp:positionV relativeFrom="paragraph">
              <wp:posOffset>-263525</wp:posOffset>
            </wp:positionV>
            <wp:extent cx="1066800" cy="701675"/>
            <wp:effectExtent l="0" t="0" r="0" b="3175"/>
            <wp:wrapThrough wrapText="bothSides">
              <wp:wrapPolygon edited="0">
                <wp:start x="0" y="0"/>
                <wp:lineTo x="0" y="21111"/>
                <wp:lineTo x="21214" y="21111"/>
                <wp:lineTo x="21214" y="0"/>
                <wp:lineTo x="0" y="0"/>
              </wp:wrapPolygon>
            </wp:wrapThrough>
            <wp:docPr id="4" name="Immagine 4" descr="Immagine che contiene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 descr="Immagine che contiene log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  <w:r w:rsidRPr="00267874">
      <w:rPr>
        <w:rFonts w:ascii="Calibri" w:eastAsia="Calibri" w:hAnsi="Calibri" w:cs="Times New Roman"/>
        <w:noProof/>
        <w:lang w:eastAsia="it-IT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BFA6E6A" wp14:editId="370CD81A">
              <wp:simplePos x="0" y="0"/>
              <wp:positionH relativeFrom="column">
                <wp:posOffset>4427220</wp:posOffset>
              </wp:positionH>
              <wp:positionV relativeFrom="paragraph">
                <wp:posOffset>-278130</wp:posOffset>
              </wp:positionV>
              <wp:extent cx="2119746" cy="618548"/>
              <wp:effectExtent l="0" t="0" r="13970" b="10160"/>
              <wp:wrapNone/>
              <wp:docPr id="3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9746" cy="618548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671E3624" w14:textId="77777777" w:rsidR="00D120D0" w:rsidRDefault="00D120D0" w:rsidP="00D120D0">
                          <w:pPr>
                            <w:spacing w:after="0" w:line="240" w:lineRule="auto"/>
                            <w:jc w:val="center"/>
                          </w:pPr>
                          <w:r>
                            <w:t xml:space="preserve">ALTRO LOGO </w:t>
                          </w:r>
                        </w:p>
                        <w:p w14:paraId="0D0FE10B" w14:textId="593075E3" w:rsidR="00D120D0" w:rsidRDefault="00D120D0" w:rsidP="00D120D0">
                          <w:pPr>
                            <w:spacing w:after="0" w:line="240" w:lineRule="auto"/>
                            <w:jc w:val="center"/>
                          </w:pPr>
                          <w:r>
                            <w:t>SOGG. ATTUATORE</w:t>
                          </w:r>
                        </w:p>
                        <w:p w14:paraId="35390DEE" w14:textId="7CA175C8" w:rsidR="00D120D0" w:rsidRDefault="00D120D0" w:rsidP="00D120D0">
                          <w:pPr>
                            <w:spacing w:after="0" w:line="240" w:lineRule="auto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FA6E6A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margin-left:348.6pt;margin-top:-21.9pt;width:166.9pt;height:48.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" fillcolor="window" strokeweight=".5pt">
              <v:textbox>
                <w:txbxContent>
                  <w:p w14:paraId="671E3624" w14:textId="77777777" w:rsidR="00D120D0" w:rsidRDefault="00D120D0" w:rsidP="00D120D0">
                    <w:pPr>
                      <w:spacing w:after="0" w:line="240" w:lineRule="auto"/>
                      <w:jc w:val="center"/>
                    </w:pPr>
                    <w:r>
                      <w:t xml:space="preserve">ALTRO LOGO </w:t>
                    </w:r>
                  </w:p>
                  <w:p w14:paraId="0D0FE10B" w14:textId="593075E3" w:rsidR="00D120D0" w:rsidRDefault="00D120D0" w:rsidP="00D120D0">
                    <w:pPr>
                      <w:spacing w:after="0" w:line="240" w:lineRule="auto"/>
                      <w:jc w:val="center"/>
                    </w:pPr>
                    <w:r>
                      <w:t>SOGG. ATTUATORE</w:t>
                    </w:r>
                  </w:p>
                  <w:p w14:paraId="35390DEE" w14:textId="7CA175C8" w:rsidR="00D120D0" w:rsidRDefault="00D120D0" w:rsidP="00D120D0">
                    <w:pPr>
                      <w:spacing w:after="0" w:line="240" w:lineRule="auto"/>
                      <w:jc w:val="center"/>
                    </w:pPr>
                  </w:p>
                </w:txbxContent>
              </v:textbox>
            </v:shape>
          </w:pict>
        </mc:Fallback>
      </mc:AlternateContent>
    </w:r>
  </w:p>
  <w:p w14:paraId="1F482500" w14:textId="54B898E9" w:rsidR="0004573B" w:rsidRDefault="0004573B" w:rsidP="00274E7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844C4A"/>
    <w:multiLevelType w:val="hybridMultilevel"/>
    <w:tmpl w:val="0492C2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DD1C36"/>
    <w:multiLevelType w:val="hybridMultilevel"/>
    <w:tmpl w:val="DB6AE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A15E4C"/>
    <w:multiLevelType w:val="hybridMultilevel"/>
    <w:tmpl w:val="8360972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57499302">
    <w:abstractNumId w:val="0"/>
  </w:num>
  <w:num w:numId="2" w16cid:durableId="129368761">
    <w:abstractNumId w:val="1"/>
  </w:num>
  <w:num w:numId="3" w16cid:durableId="137029650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Fabrizi Silvia">
    <w15:presenceInfo w15:providerId="AD" w15:userId="S::sfabrizi@invitalia.it::68191924-b2da-43ce-bf1a-d553dddcdb8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73B"/>
    <w:rsid w:val="0004573B"/>
    <w:rsid w:val="00084E9F"/>
    <w:rsid w:val="000D0969"/>
    <w:rsid w:val="0010255A"/>
    <w:rsid w:val="00116B7C"/>
    <w:rsid w:val="00127CE3"/>
    <w:rsid w:val="00132DFA"/>
    <w:rsid w:val="001459AA"/>
    <w:rsid w:val="00173D60"/>
    <w:rsid w:val="00183120"/>
    <w:rsid w:val="0018503B"/>
    <w:rsid w:val="001A1E55"/>
    <w:rsid w:val="00263AF2"/>
    <w:rsid w:val="00274E72"/>
    <w:rsid w:val="00287665"/>
    <w:rsid w:val="00293CA3"/>
    <w:rsid w:val="002B5C4A"/>
    <w:rsid w:val="002C0466"/>
    <w:rsid w:val="002E696D"/>
    <w:rsid w:val="002F188B"/>
    <w:rsid w:val="00301D16"/>
    <w:rsid w:val="00324919"/>
    <w:rsid w:val="00391B8C"/>
    <w:rsid w:val="003D7D3E"/>
    <w:rsid w:val="003F6283"/>
    <w:rsid w:val="00437B7C"/>
    <w:rsid w:val="00483948"/>
    <w:rsid w:val="00492859"/>
    <w:rsid w:val="004A0EF9"/>
    <w:rsid w:val="004A424F"/>
    <w:rsid w:val="00522B77"/>
    <w:rsid w:val="0053140A"/>
    <w:rsid w:val="005478FF"/>
    <w:rsid w:val="00665B40"/>
    <w:rsid w:val="006A75A6"/>
    <w:rsid w:val="006C61EE"/>
    <w:rsid w:val="006F002D"/>
    <w:rsid w:val="00705EE0"/>
    <w:rsid w:val="00705FD3"/>
    <w:rsid w:val="00716F6E"/>
    <w:rsid w:val="00734F21"/>
    <w:rsid w:val="007357F8"/>
    <w:rsid w:val="007D0BDF"/>
    <w:rsid w:val="007E56F1"/>
    <w:rsid w:val="008165DA"/>
    <w:rsid w:val="00874852"/>
    <w:rsid w:val="008908CC"/>
    <w:rsid w:val="008A6FA9"/>
    <w:rsid w:val="008F1A14"/>
    <w:rsid w:val="00911300"/>
    <w:rsid w:val="00945949"/>
    <w:rsid w:val="00966CB2"/>
    <w:rsid w:val="009A133F"/>
    <w:rsid w:val="009D7E73"/>
    <w:rsid w:val="009F525C"/>
    <w:rsid w:val="009F5960"/>
    <w:rsid w:val="00B42F4A"/>
    <w:rsid w:val="00B464C5"/>
    <w:rsid w:val="00B963DB"/>
    <w:rsid w:val="00BA5A12"/>
    <w:rsid w:val="00BB3EB9"/>
    <w:rsid w:val="00BD6F7A"/>
    <w:rsid w:val="00BF5B8C"/>
    <w:rsid w:val="00C16373"/>
    <w:rsid w:val="00C41963"/>
    <w:rsid w:val="00C71584"/>
    <w:rsid w:val="00C80D90"/>
    <w:rsid w:val="00C82110"/>
    <w:rsid w:val="00C84773"/>
    <w:rsid w:val="00C90F26"/>
    <w:rsid w:val="00C97CE9"/>
    <w:rsid w:val="00CB6568"/>
    <w:rsid w:val="00CD3613"/>
    <w:rsid w:val="00D00B57"/>
    <w:rsid w:val="00D120D0"/>
    <w:rsid w:val="00D15081"/>
    <w:rsid w:val="00D160AC"/>
    <w:rsid w:val="00D3291E"/>
    <w:rsid w:val="00D33DC5"/>
    <w:rsid w:val="00D45B18"/>
    <w:rsid w:val="00DA4505"/>
    <w:rsid w:val="00DE1AFC"/>
    <w:rsid w:val="00DE43CD"/>
    <w:rsid w:val="00DE5608"/>
    <w:rsid w:val="00E740C4"/>
    <w:rsid w:val="00ED0798"/>
    <w:rsid w:val="00ED630F"/>
    <w:rsid w:val="00F32DDF"/>
    <w:rsid w:val="00F34799"/>
    <w:rsid w:val="00F41454"/>
    <w:rsid w:val="00FB3354"/>
    <w:rsid w:val="00FD2724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EFF7E2"/>
  <w15:chartTrackingRefBased/>
  <w15:docId w15:val="{7622AE84-982B-4925-9451-92961DB5B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B656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457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573B"/>
  </w:style>
  <w:style w:type="paragraph" w:styleId="Pidipagina">
    <w:name w:val="footer"/>
    <w:basedOn w:val="Normale"/>
    <w:link w:val="PidipaginaCarattere"/>
    <w:uiPriority w:val="99"/>
    <w:unhideWhenUsed/>
    <w:rsid w:val="000457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573B"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CB6568"/>
    <w:pPr>
      <w:ind w:left="720"/>
      <w:contextualSpacing/>
    </w:pPr>
  </w:style>
  <w:style w:type="table" w:styleId="Grigliatabella">
    <w:name w:val="Table Grid"/>
    <w:basedOn w:val="Tabellanormale"/>
    <w:uiPriority w:val="39"/>
    <w:rsid w:val="00CB6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C84773"/>
    <w:pPr>
      <w:spacing w:after="0" w:line="240" w:lineRule="auto"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945949"/>
  </w:style>
  <w:style w:type="paragraph" w:customStyle="1" w:styleId="Standard">
    <w:name w:val="Standard"/>
    <w:rsid w:val="00705FD3"/>
    <w:pPr>
      <w:suppressAutoHyphens/>
      <w:autoSpaceDN w:val="0"/>
      <w:spacing w:after="120" w:line="360" w:lineRule="exact"/>
      <w:jc w:val="both"/>
    </w:pPr>
    <w:rPr>
      <w:rFonts w:ascii="Calibri" w:eastAsia="Calibri" w:hAnsi="Calibri" w:cs="Times New Roman"/>
      <w:sz w:val="24"/>
      <w:szCs w:val="20"/>
    </w:rPr>
  </w:style>
  <w:style w:type="paragraph" w:customStyle="1" w:styleId="Default">
    <w:name w:val="Default"/>
    <w:rsid w:val="00127C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49996e-ebd6-4e7d-a86e-d460c493e4a6" xsi:nil="true"/>
    <lcf76f155ced4ddcb4097134ff3c332f xmlns="fd8b89a7-7aa1-4161-8bde-de9423fbc87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9FE4BB2DA4E143B1CEACD8ABBF2D54" ma:contentTypeVersion="10" ma:contentTypeDescription="Creare un nuovo documento." ma:contentTypeScope="" ma:versionID="46ecc4c30a6a4eaaf1c9b46d9577e1a5">
  <xsd:schema xmlns:xsd="http://www.w3.org/2001/XMLSchema" xmlns:xs="http://www.w3.org/2001/XMLSchema" xmlns:p="http://schemas.microsoft.com/office/2006/metadata/properties" xmlns:ns2="fd8b89a7-7aa1-4161-8bde-de9423fbc875" xmlns:ns3="7d49996e-ebd6-4e7d-a86e-d460c493e4a6" targetNamespace="http://schemas.microsoft.com/office/2006/metadata/properties" ma:root="true" ma:fieldsID="6f90eb4e8183d6397d28591d31232dc3" ns2:_="" ns3:_="">
    <xsd:import namespace="fd8b89a7-7aa1-4161-8bde-de9423fbc875"/>
    <xsd:import namespace="7d49996e-ebd6-4e7d-a86e-d460c493e4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b89a7-7aa1-4161-8bde-de9423fbc8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49996e-ebd6-4e7d-a86e-d460c493e4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90e08fa-59ac-4561-ae5c-79d647fdda36}" ma:internalName="TaxCatchAll" ma:showField="CatchAllData" ma:web="7d49996e-ebd6-4e7d-a86e-d460c493e4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BD6B2D-5309-49F0-B250-18D3B2A27B9E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7d49996e-ebd6-4e7d-a86e-d460c493e4a6"/>
    <ds:schemaRef ds:uri="http://schemas.microsoft.com/office/infopath/2007/PartnerControls"/>
    <ds:schemaRef ds:uri="fd8b89a7-7aa1-4161-8bde-de9423fbc875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0E90D11-CCAC-4E6A-8403-C2AA6C2EC4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b89a7-7aa1-4161-8bde-de9423fbc875"/>
    <ds:schemaRef ds:uri="7d49996e-ebd6-4e7d-a86e-d460c493e4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C36A8E-0DE7-4AE8-A1BD-072BDC04B5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Ziparo Sara</dc:creator>
  <cp:keywords/>
  <dc:description/>
  <cp:lastModifiedBy>Lops Marta</cp:lastModifiedBy>
  <cp:revision>38</cp:revision>
  <dcterms:created xsi:type="dcterms:W3CDTF">2023-04-14T10:21:00Z</dcterms:created>
  <dcterms:modified xsi:type="dcterms:W3CDTF">2024-12-03T14:39:00Z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0x010100209FE4BB2DA4E143B1CEACD8ABBF2D54</vt:lpwstr>
  </property>
  <property fmtid="{D5CDD505-2E9C-101B-9397-08002B2CF9AE}" pid="3" name="MediaServiceImageTags">
    <vt:lpwstr/>
  </property>
</Properties>
</file>